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ABBC8" w14:textId="77777777" w:rsidR="00A96052" w:rsidRPr="00366521" w:rsidRDefault="00054972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様式第１号</w:t>
      </w:r>
      <w:r w:rsidR="00366521">
        <w:rPr>
          <w:rFonts w:ascii="ＭＳ Ｐ明朝" w:eastAsia="ＭＳ Ｐ明朝" w:hAnsi="ＭＳ Ｐ明朝" w:hint="eastAsia"/>
          <w:sz w:val="22"/>
        </w:rPr>
        <w:t xml:space="preserve">　</w:t>
      </w:r>
    </w:p>
    <w:p w14:paraId="65F2B20F" w14:textId="77777777" w:rsidR="00054972" w:rsidRPr="00366521" w:rsidRDefault="00054972" w:rsidP="00366521">
      <w:pPr>
        <w:wordWrap w:val="0"/>
        <w:spacing w:line="276" w:lineRule="auto"/>
        <w:jc w:val="right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令和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年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月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日</w:t>
      </w:r>
      <w:r w:rsidR="00366521">
        <w:rPr>
          <w:rFonts w:ascii="ＭＳ Ｐ明朝" w:eastAsia="ＭＳ Ｐ明朝" w:hAnsi="ＭＳ Ｐ明朝" w:hint="eastAsia"/>
          <w:sz w:val="22"/>
        </w:rPr>
        <w:t xml:space="preserve">　</w:t>
      </w:r>
    </w:p>
    <w:p w14:paraId="2AA5D174" w14:textId="07167DC8" w:rsidR="00054972" w:rsidRPr="00366521" w:rsidRDefault="00054972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筑西市長</w:t>
      </w:r>
      <w:r w:rsidR="0009799A" w:rsidRPr="00366521">
        <w:rPr>
          <w:rFonts w:ascii="ＭＳ Ｐ明朝" w:eastAsia="ＭＳ Ｐ明朝" w:hAnsi="ＭＳ Ｐ明朝" w:hint="eastAsia"/>
          <w:sz w:val="22"/>
        </w:rPr>
        <w:t xml:space="preserve">　</w:t>
      </w:r>
      <w:del w:id="0" w:author="早瀬 秀樹" w:date="2025-04-11T13:08:00Z" w16du:dateUtc="2025-04-11T04:08:00Z">
        <w:r w:rsidR="00366521" w:rsidRPr="00366521" w:rsidDel="0082229B">
          <w:rPr>
            <w:rFonts w:ascii="ＭＳ Ｐ明朝" w:eastAsia="ＭＳ Ｐ明朝" w:hAnsi="ＭＳ Ｐ明朝" w:hint="eastAsia"/>
            <w:sz w:val="22"/>
          </w:rPr>
          <w:delText>須　藤　　　茂</w:delText>
        </w:r>
      </w:del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>様</w:t>
      </w:r>
    </w:p>
    <w:p w14:paraId="3661071D" w14:textId="77777777" w:rsidR="00054972" w:rsidRPr="00366521" w:rsidRDefault="00054972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kern w:val="0"/>
          <w:sz w:val="22"/>
        </w:rPr>
        <w:t>入札者</w:t>
      </w:r>
    </w:p>
    <w:p w14:paraId="435AB150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1054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1054"/>
        </w:rPr>
        <w:t>所</w:t>
      </w:r>
    </w:p>
    <w:p w14:paraId="0951125F" w14:textId="77777777" w:rsidR="00054972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054972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063A84DB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1053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1053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="00FE438B" w:rsidRPr="00366521">
        <w:rPr>
          <w:rFonts w:ascii="ＭＳ Ｐ明朝" w:eastAsia="ＭＳ Ｐ明朝" w:hAnsi="ＭＳ Ｐ明朝" w:hint="eastAsia"/>
          <w:sz w:val="22"/>
        </w:rPr>
        <w:t>印</w:t>
      </w:r>
    </w:p>
    <w:p w14:paraId="0E077DD5" w14:textId="77777777" w:rsidR="00FE438B" w:rsidRPr="00366521" w:rsidRDefault="003A5A5C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</w:t>
      </w:r>
    </w:p>
    <w:p w14:paraId="507317AA" w14:textId="77777777" w:rsidR="00FE438B" w:rsidRPr="00366521" w:rsidRDefault="00FE438B" w:rsidP="00366521">
      <w:pPr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0288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0288"/>
        </w:rPr>
        <w:t>所</w:t>
      </w:r>
    </w:p>
    <w:p w14:paraId="6A5FB2F1" w14:textId="77777777" w:rsidR="00FE438B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FE438B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7460ADC0" w14:textId="77777777" w:rsidR="00FE438B" w:rsidRPr="00366521" w:rsidRDefault="00FE438B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0287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0287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Pr="00366521">
        <w:rPr>
          <w:rFonts w:ascii="ＭＳ Ｐ明朝" w:eastAsia="ＭＳ Ｐ明朝" w:hAnsi="ＭＳ Ｐ明朝" w:hint="eastAsia"/>
          <w:sz w:val="22"/>
        </w:rPr>
        <w:t>印</w:t>
      </w:r>
    </w:p>
    <w:p w14:paraId="3BF695A9" w14:textId="77777777" w:rsidR="00054972" w:rsidRPr="00366521" w:rsidRDefault="00054972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7DD8586C" w14:textId="77777777" w:rsidR="00054972" w:rsidRPr="00366521" w:rsidRDefault="00054972" w:rsidP="00366521">
      <w:pPr>
        <w:spacing w:line="276" w:lineRule="auto"/>
        <w:jc w:val="center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第三者をして物品の</w:t>
      </w:r>
      <w:r w:rsidR="00081294" w:rsidRPr="00366521">
        <w:rPr>
          <w:rFonts w:ascii="ＭＳ Ｐ明朝" w:eastAsia="ＭＳ Ｐ明朝" w:hAnsi="ＭＳ Ｐ明朝" w:hint="eastAsia"/>
          <w:sz w:val="22"/>
        </w:rPr>
        <w:t>貸付</w:t>
      </w:r>
      <w:r w:rsidR="00533058">
        <w:rPr>
          <w:rFonts w:ascii="ＭＳ Ｐ明朝" w:eastAsia="ＭＳ Ｐ明朝" w:hAnsi="ＭＳ Ｐ明朝" w:hint="eastAsia"/>
          <w:sz w:val="22"/>
        </w:rPr>
        <w:t>けを</w:t>
      </w:r>
      <w:r w:rsidR="00081294" w:rsidRPr="00366521">
        <w:rPr>
          <w:rFonts w:ascii="ＭＳ Ｐ明朝" w:eastAsia="ＭＳ Ｐ明朝" w:hAnsi="ＭＳ Ｐ明朝" w:hint="eastAsia"/>
          <w:sz w:val="22"/>
        </w:rPr>
        <w:t>行えることの証明</w:t>
      </w:r>
    </w:p>
    <w:p w14:paraId="6FC513E1" w14:textId="77777777" w:rsidR="00081294" w:rsidRPr="00366521" w:rsidRDefault="00081294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76988743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標記の件について、次の案件の契約締結にあたり、下記のとおり証明いたします。</w:t>
      </w:r>
    </w:p>
    <w:p w14:paraId="5489FE2A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筑西市（以下「甲」という。）が発注する下記の案件について、入札者（以下「乙」という。）が落札した場合には、</w:t>
      </w:r>
      <w:r w:rsidR="00642306" w:rsidRPr="00366521">
        <w:rPr>
          <w:rFonts w:ascii="ＭＳ Ｐ明朝" w:eastAsia="ＭＳ Ｐ明朝" w:hAnsi="ＭＳ Ｐ明朝" w:hint="eastAsia"/>
          <w:sz w:val="22"/>
        </w:rPr>
        <w:t>第三者（以下「丙」という。）をして賃貸いたします。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E438B" w:rsidRPr="00366521" w14:paraId="0C89E9F2" w14:textId="77777777" w:rsidTr="00FE438B">
        <w:trPr>
          <w:trHeight w:val="527"/>
        </w:trPr>
        <w:tc>
          <w:tcPr>
            <w:tcW w:w="1980" w:type="dxa"/>
            <w:vAlign w:val="center"/>
          </w:tcPr>
          <w:p w14:paraId="4CE86F98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開札日時</w:t>
            </w:r>
          </w:p>
        </w:tc>
        <w:tc>
          <w:tcPr>
            <w:tcW w:w="6514" w:type="dxa"/>
            <w:vAlign w:val="center"/>
          </w:tcPr>
          <w:p w14:paraId="0C0DE7FF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令和　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年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日（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）　　　　時　　　　分</w:t>
            </w:r>
          </w:p>
        </w:tc>
      </w:tr>
      <w:tr w:rsidR="00FE438B" w:rsidRPr="00366521" w14:paraId="5B232589" w14:textId="77777777" w:rsidTr="00FE438B">
        <w:trPr>
          <w:trHeight w:val="549"/>
        </w:trPr>
        <w:tc>
          <w:tcPr>
            <w:tcW w:w="1980" w:type="dxa"/>
            <w:vAlign w:val="center"/>
          </w:tcPr>
          <w:p w14:paraId="21E0A742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件名</w:t>
            </w:r>
          </w:p>
        </w:tc>
        <w:tc>
          <w:tcPr>
            <w:tcW w:w="6514" w:type="dxa"/>
            <w:vAlign w:val="center"/>
          </w:tcPr>
          <w:p w14:paraId="427D473F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6E63D6F4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073A34D9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１　賃貸借契約について</w:t>
      </w:r>
    </w:p>
    <w:p w14:paraId="5F0A1304" w14:textId="77777777" w:rsidR="00642306" w:rsidRPr="00366521" w:rsidRDefault="000A4F98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賃貸借契約は、甲</w:t>
      </w:r>
      <w:r w:rsidR="00642306" w:rsidRPr="00366521">
        <w:rPr>
          <w:rFonts w:ascii="ＭＳ Ｐ明朝" w:eastAsia="ＭＳ Ｐ明朝" w:hAnsi="ＭＳ Ｐ明朝" w:hint="eastAsia"/>
          <w:sz w:val="22"/>
        </w:rPr>
        <w:t>、乙及び丙の三者間で締結する</w:t>
      </w:r>
      <w:r w:rsidRPr="00366521">
        <w:rPr>
          <w:rFonts w:ascii="ＭＳ Ｐ明朝" w:eastAsia="ＭＳ Ｐ明朝" w:hAnsi="ＭＳ Ｐ明朝" w:hint="eastAsia"/>
          <w:sz w:val="22"/>
        </w:rPr>
        <w:t>ものとし</w:t>
      </w:r>
      <w:r w:rsidR="00642306" w:rsidRPr="00366521">
        <w:rPr>
          <w:rFonts w:ascii="ＭＳ Ｐ明朝" w:eastAsia="ＭＳ Ｐ明朝" w:hAnsi="ＭＳ Ｐ明朝" w:hint="eastAsia"/>
          <w:sz w:val="22"/>
        </w:rPr>
        <w:t>、賃貸については、丙が契約業務を履行いたします。</w:t>
      </w:r>
    </w:p>
    <w:p w14:paraId="20886469" w14:textId="77777777" w:rsid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２　賃貸責務について</w:t>
      </w:r>
    </w:p>
    <w:p w14:paraId="2B80CF76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賃貸責務については、乙の責任において、丙に甲指定の</w:t>
      </w:r>
      <w:r w:rsidR="00C8018D">
        <w:rPr>
          <w:rFonts w:ascii="ＭＳ Ｐ明朝" w:eastAsia="ＭＳ Ｐ明朝" w:hAnsi="ＭＳ Ｐ明朝" w:hint="eastAsia"/>
          <w:sz w:val="22"/>
        </w:rPr>
        <w:t>契約書</w:t>
      </w:r>
      <w:r w:rsidRPr="00366521">
        <w:rPr>
          <w:rFonts w:ascii="ＭＳ Ｐ明朝" w:eastAsia="ＭＳ Ｐ明朝" w:hAnsi="ＭＳ Ｐ明朝" w:hint="eastAsia"/>
          <w:sz w:val="22"/>
        </w:rPr>
        <w:t>に定めた条件で履行させます。</w:t>
      </w:r>
    </w:p>
    <w:p w14:paraId="07A3A801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３　丙の債務不履行</w:t>
      </w:r>
    </w:p>
    <w:p w14:paraId="2C70E271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丙が正当な理由なく契約書に</w:t>
      </w:r>
      <w:r w:rsidR="00C8018D">
        <w:rPr>
          <w:rFonts w:ascii="ＭＳ Ｐ明朝" w:eastAsia="ＭＳ Ｐ明朝" w:hAnsi="ＭＳ Ｐ明朝" w:hint="eastAsia"/>
          <w:sz w:val="22"/>
        </w:rPr>
        <w:t>規定</w:t>
      </w:r>
      <w:r w:rsidRPr="00366521">
        <w:rPr>
          <w:rFonts w:ascii="ＭＳ Ｐ明朝" w:eastAsia="ＭＳ Ｐ明朝" w:hAnsi="ＭＳ Ｐ明朝" w:hint="eastAsia"/>
          <w:sz w:val="22"/>
        </w:rPr>
        <w:t>された</w:t>
      </w:r>
      <w:r w:rsidR="000A4F98" w:rsidRPr="00366521">
        <w:rPr>
          <w:rFonts w:ascii="ＭＳ Ｐ明朝" w:eastAsia="ＭＳ Ｐ明朝" w:hAnsi="ＭＳ Ｐ明朝" w:hint="eastAsia"/>
          <w:sz w:val="22"/>
        </w:rPr>
        <w:t>債務を履行しない場合には、乙が債務を履行いたします。</w:t>
      </w:r>
    </w:p>
    <w:p w14:paraId="01ABC5BF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４　賃貸借料</w:t>
      </w:r>
    </w:p>
    <w:p w14:paraId="35CDE8CF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1) </w:t>
      </w:r>
      <w:r w:rsidR="00642306" w:rsidRPr="00366521">
        <w:rPr>
          <w:rFonts w:ascii="ＭＳ Ｐ明朝" w:eastAsia="ＭＳ Ｐ明朝" w:hAnsi="ＭＳ Ｐ明朝" w:hint="eastAsia"/>
          <w:sz w:val="22"/>
        </w:rPr>
        <w:t>賃貸借料</w:t>
      </w:r>
    </w:p>
    <w:p w14:paraId="37691E6D" w14:textId="77777777" w:rsidR="00642306" w:rsidRPr="00366521" w:rsidRDefault="004F1BA0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乙が落札</w:t>
      </w:r>
      <w:r w:rsidR="0033661B">
        <w:rPr>
          <w:rFonts w:ascii="ＭＳ Ｐ明朝" w:eastAsia="ＭＳ Ｐ明朝" w:hAnsi="ＭＳ Ｐ明朝" w:hint="eastAsia"/>
          <w:sz w:val="22"/>
        </w:rPr>
        <w:t>した</w:t>
      </w:r>
      <w:r w:rsidRPr="00366521">
        <w:rPr>
          <w:rFonts w:ascii="ＭＳ Ｐ明朝" w:eastAsia="ＭＳ Ｐ明朝" w:hAnsi="ＭＳ Ｐ明朝" w:hint="eastAsia"/>
          <w:sz w:val="22"/>
        </w:rPr>
        <w:t>賃貸借</w:t>
      </w:r>
      <w:r w:rsidR="00032F77" w:rsidRPr="00366521">
        <w:rPr>
          <w:rFonts w:ascii="ＭＳ Ｐ明朝" w:eastAsia="ＭＳ Ｐ明朝" w:hAnsi="ＭＳ Ｐ明朝" w:hint="eastAsia"/>
          <w:sz w:val="22"/>
        </w:rPr>
        <w:t>料で、丙より</w:t>
      </w:r>
      <w:r w:rsidR="00C8018D">
        <w:rPr>
          <w:rFonts w:ascii="ＭＳ Ｐ明朝" w:eastAsia="ＭＳ Ｐ明朝" w:hAnsi="ＭＳ Ｐ明朝" w:hint="eastAsia"/>
          <w:sz w:val="22"/>
        </w:rPr>
        <w:t>賃貸</w:t>
      </w:r>
      <w:r w:rsidR="00032F77" w:rsidRPr="00366521">
        <w:rPr>
          <w:rFonts w:ascii="ＭＳ Ｐ明朝" w:eastAsia="ＭＳ Ｐ明朝" w:hAnsi="ＭＳ Ｐ明朝" w:hint="eastAsia"/>
          <w:sz w:val="22"/>
        </w:rPr>
        <w:t>いたします。</w:t>
      </w:r>
    </w:p>
    <w:p w14:paraId="56C1022E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2) </w:t>
      </w:r>
      <w:r w:rsidR="00AD7F54" w:rsidRPr="00366521">
        <w:rPr>
          <w:rFonts w:ascii="ＭＳ Ｐ明朝" w:eastAsia="ＭＳ Ｐ明朝" w:hAnsi="ＭＳ Ｐ明朝" w:hint="eastAsia"/>
          <w:sz w:val="22"/>
        </w:rPr>
        <w:t>賃貸借料の請求及び支払い</w:t>
      </w:r>
    </w:p>
    <w:p w14:paraId="457D7C99" w14:textId="77777777" w:rsidR="00AD7F54" w:rsidRPr="00366521" w:rsidRDefault="00AD7F54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賃貸借料については、丙より適正な手続きにより請求いたしますので、甲から丙へお支払いください。</w:t>
      </w:r>
    </w:p>
    <w:sectPr w:rsidR="00AD7F54" w:rsidRPr="00366521" w:rsidSect="00366521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5D1F4" w14:textId="77777777" w:rsidR="006D60E9" w:rsidRDefault="006D60E9" w:rsidP="006613CE">
      <w:r>
        <w:separator/>
      </w:r>
    </w:p>
  </w:endnote>
  <w:endnote w:type="continuationSeparator" w:id="0">
    <w:p w14:paraId="30A78CD4" w14:textId="77777777" w:rsidR="006D60E9" w:rsidRDefault="006D60E9" w:rsidP="0066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7AB19" w14:textId="77777777" w:rsidR="006D60E9" w:rsidRDefault="006D60E9" w:rsidP="006613CE">
      <w:r>
        <w:separator/>
      </w:r>
    </w:p>
  </w:footnote>
  <w:footnote w:type="continuationSeparator" w:id="0">
    <w:p w14:paraId="6CA7E87B" w14:textId="77777777" w:rsidR="006D60E9" w:rsidRDefault="006D60E9" w:rsidP="00661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C6FDB"/>
    <w:multiLevelType w:val="hybridMultilevel"/>
    <w:tmpl w:val="7DC46DB0"/>
    <w:lvl w:ilvl="0" w:tplc="64C65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33585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早瀬 秀樹">
    <w15:presenceInfo w15:providerId="AD" w15:userId="S::c12303@chikuseidx.onmicrosoft.com::d8b1e41f-2ec9-4b8a-b557-1b3f54d285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72"/>
    <w:rsid w:val="00032F77"/>
    <w:rsid w:val="00054972"/>
    <w:rsid w:val="00081294"/>
    <w:rsid w:val="0009799A"/>
    <w:rsid w:val="000A4F98"/>
    <w:rsid w:val="0033661B"/>
    <w:rsid w:val="00366521"/>
    <w:rsid w:val="003A5A5C"/>
    <w:rsid w:val="003C695E"/>
    <w:rsid w:val="003F1016"/>
    <w:rsid w:val="0043187C"/>
    <w:rsid w:val="004F1BA0"/>
    <w:rsid w:val="00521A57"/>
    <w:rsid w:val="00533058"/>
    <w:rsid w:val="005C0307"/>
    <w:rsid w:val="005F124C"/>
    <w:rsid w:val="00642306"/>
    <w:rsid w:val="006613CE"/>
    <w:rsid w:val="00662BA7"/>
    <w:rsid w:val="006D60E9"/>
    <w:rsid w:val="006F1A7C"/>
    <w:rsid w:val="007C0F0B"/>
    <w:rsid w:val="0082229B"/>
    <w:rsid w:val="00A108A9"/>
    <w:rsid w:val="00A131F6"/>
    <w:rsid w:val="00A96052"/>
    <w:rsid w:val="00AD7F54"/>
    <w:rsid w:val="00BB4DB5"/>
    <w:rsid w:val="00BF562C"/>
    <w:rsid w:val="00C148FC"/>
    <w:rsid w:val="00C8018D"/>
    <w:rsid w:val="00D616BA"/>
    <w:rsid w:val="00D72EC6"/>
    <w:rsid w:val="00F12BD5"/>
    <w:rsid w:val="00F93C24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B125BA"/>
  <w15:chartTrackingRefBased/>
  <w15:docId w15:val="{7380A07F-11AE-455D-B4B5-FCE6B5E6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306"/>
    <w:pPr>
      <w:ind w:leftChars="400" w:left="840"/>
    </w:pPr>
  </w:style>
  <w:style w:type="table" w:styleId="a4">
    <w:name w:val="Table Grid"/>
    <w:basedOn w:val="a1"/>
    <w:uiPriority w:val="39"/>
    <w:rsid w:val="00FE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13CE"/>
  </w:style>
  <w:style w:type="paragraph" w:styleId="a7">
    <w:name w:val="footer"/>
    <w:basedOn w:val="a"/>
    <w:link w:val="a8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13CE"/>
  </w:style>
  <w:style w:type="paragraph" w:styleId="a9">
    <w:name w:val="Revision"/>
    <w:hidden/>
    <w:uiPriority w:val="99"/>
    <w:semiHidden/>
    <w:rsid w:val="00D72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 圭奈美</dc:creator>
  <cp:keywords/>
  <dc:description/>
  <cp:lastModifiedBy>早瀬 秀樹</cp:lastModifiedBy>
  <cp:revision>3</cp:revision>
  <cp:lastPrinted>2023-06-07T04:45:00Z</cp:lastPrinted>
  <dcterms:created xsi:type="dcterms:W3CDTF">2024-11-11T07:41:00Z</dcterms:created>
  <dcterms:modified xsi:type="dcterms:W3CDTF">2025-04-11T04:08:00Z</dcterms:modified>
</cp:coreProperties>
</file>